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294265E1" w:rsidR="009625ED"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734B2A99" w14:textId="00CD222C" w:rsidR="00321C7B" w:rsidRPr="00321C7B" w:rsidRDefault="00321C7B" w:rsidP="001A39DF">
      <w:pPr>
        <w:ind w:left="720" w:hanging="720"/>
        <w:jc w:val="center"/>
        <w:rPr>
          <w:rFonts w:asciiTheme="minorHAnsi" w:hAnsiTheme="minorHAnsi" w:cstheme="minorHAnsi"/>
          <w:b/>
          <w:color w:val="FF0000"/>
        </w:rPr>
      </w:pPr>
      <w:r w:rsidRPr="00321C7B">
        <w:rPr>
          <w:rFonts w:asciiTheme="minorHAnsi" w:hAnsiTheme="minorHAnsi" w:cstheme="minorHAnsi"/>
          <w:b/>
          <w:color w:val="FF0000"/>
        </w:rPr>
        <w:t>Component 1</w:t>
      </w: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proofErr w:type="gramStart"/>
      <w:r w:rsidRPr="006B1296">
        <w:rPr>
          <w:rFonts w:asciiTheme="minorHAnsi" w:hAnsiTheme="minorHAnsi" w:cstheme="minorHAnsi"/>
        </w:rPr>
        <w:t>In order for</w:t>
      </w:r>
      <w:proofErr w:type="gramEnd"/>
      <w:r w:rsidRPr="006B1296">
        <w:rPr>
          <w:rFonts w:asciiTheme="minorHAnsi" w:hAnsiTheme="minorHAnsi" w:cstheme="minorHAnsi"/>
        </w:rPr>
        <w:t xml:space="preserve">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11"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0D7AEDFE"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981026">
        <w:rPr>
          <w:rFonts w:asciiTheme="minorHAnsi" w:hAnsiTheme="minorHAnsi" w:cstheme="minorHAnsi"/>
          <w:b/>
        </w:rPr>
        <w:t>TOTAL BID AMOUNT</w:t>
      </w:r>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2"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0"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1"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1"/>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w:t>
      </w:r>
      <w:r w:rsidRPr="00981026">
        <w:rPr>
          <w:rFonts w:asciiTheme="minorHAnsi" w:hAnsiTheme="minorHAnsi" w:cstheme="minorHAnsi"/>
        </w:rPr>
        <w:lastRenderedPageBreak/>
        <w:t>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2" w:name="_Hlk79140583"/>
      <w:r w:rsidR="00502DD1" w:rsidRPr="00981026">
        <w:rPr>
          <w:rFonts w:asciiTheme="minorHAnsi" w:hAnsiTheme="minorHAnsi" w:cstheme="minorHAnsi"/>
          <w:sz w:val="22"/>
          <w:szCs w:val="22"/>
        </w:rPr>
        <w:t>the rules and requirements</w:t>
      </w:r>
      <w:bookmarkEnd w:id="2"/>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3"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3"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p w14:paraId="40AE47E6" w14:textId="77777777" w:rsidR="00E912BB" w:rsidRDefault="00E912BB" w:rsidP="00214CAD">
      <w:pPr>
        <w:rPr>
          <w:rFonts w:asciiTheme="minorHAnsi" w:hAnsiTheme="minorHAnsi" w:cstheme="minorHAnsi"/>
        </w:rPr>
      </w:pPr>
    </w:p>
    <w:p w14:paraId="607F962E" w14:textId="77777777" w:rsidR="00E912BB" w:rsidRDefault="00E912BB" w:rsidP="00E912BB">
      <w:pPr>
        <w:rPr>
          <w:rFonts w:asciiTheme="minorHAnsi" w:hAnsiTheme="minorHAnsi" w:cstheme="minorHAnsi"/>
          <w:b/>
          <w:bCs/>
          <w:color w:val="0070C0"/>
        </w:rPr>
      </w:pPr>
      <w:r>
        <w:rPr>
          <w:rFonts w:asciiTheme="minorHAnsi" w:hAnsiTheme="minorHAnsi" w:cstheme="minorHAnsi"/>
          <w:b/>
          <w:bCs/>
          <w:color w:val="0070C0"/>
        </w:rPr>
        <w:t>West will not be engaging direct subcontractors for this contract. Please see our response to Business Proposal 2.3.10, Diversity Subcontractor Agreements, for description of our supplier diversity commitment and company-wide, commercial subcontracting plan.</w:t>
      </w:r>
    </w:p>
    <w:p w14:paraId="45B4F4B5" w14:textId="77777777" w:rsidR="00E912BB" w:rsidRPr="006B1296" w:rsidRDefault="00E912BB" w:rsidP="00214CAD">
      <w:pPr>
        <w:rPr>
          <w:rFonts w:asciiTheme="minorHAnsi" w:hAnsiTheme="minorHAnsi" w:cstheme="minorHAnsi"/>
        </w:rPr>
      </w:pPr>
    </w:p>
    <w:bookmarkEnd w:id="3"/>
    <w:p w14:paraId="49E5F6C6" w14:textId="0A1C8CB3"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4" w:name="OLE_LINK1"/>
      <w:bookmarkStart w:id="5" w:name="OLE_LINK2"/>
      <w:r w:rsidR="00FD302B" w:rsidRPr="00981026">
        <w:rPr>
          <w:rFonts w:asciiTheme="minorHAnsi" w:hAnsiTheme="minorHAnsi" w:cstheme="minorHAnsi"/>
          <w:b/>
        </w:rPr>
        <w:t>MBE/WBE SUBCONTRACTOR COMMITMENT FORM</w:t>
      </w:r>
      <w:bookmarkEnd w:id="4"/>
      <w:bookmarkEnd w:id="5"/>
      <w:r w:rsidR="004278B2" w:rsidRPr="004278B2">
        <w:rPr>
          <w:rFonts w:asciiTheme="minorHAnsi" w:hAnsiTheme="minorHAnsi" w:cstheme="minorHAnsi"/>
          <w:b/>
          <w:color w:val="0070C0"/>
        </w:rPr>
        <w:t>*</w:t>
      </w:r>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FB30ED">
        <w:tc>
          <w:tcPr>
            <w:tcW w:w="11016" w:type="dxa"/>
            <w:tcBorders>
              <w:bottom w:val="single" w:sz="4" w:space="0" w:color="auto"/>
            </w:tcBorders>
          </w:tcPr>
          <w:p w14:paraId="1D7BA5C7" w14:textId="0180B988"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CC4A03">
              <w:rPr>
                <w:rFonts w:asciiTheme="minorHAnsi" w:hAnsiTheme="minorHAnsi" w:cstheme="minorHAnsi"/>
                <w:b/>
                <w:sz w:val="22"/>
              </w:rPr>
              <w:t>22-69462</w:t>
            </w:r>
          </w:p>
        </w:tc>
      </w:tr>
      <w:tr w:rsidR="00120B5D" w:rsidRPr="00981026" w14:paraId="4531685F" w14:textId="77777777" w:rsidTr="00FB30ED">
        <w:tc>
          <w:tcPr>
            <w:tcW w:w="11016"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7C6B08" w:rsidRPr="00981026" w14:paraId="6109BA5F" w14:textId="77777777" w:rsidTr="00FB30ED">
        <w:tc>
          <w:tcPr>
            <w:tcW w:w="11016" w:type="dxa"/>
            <w:tcBorders>
              <w:bottom w:val="single" w:sz="4" w:space="0" w:color="auto"/>
            </w:tcBorders>
          </w:tcPr>
          <w:p w14:paraId="137DED6A" w14:textId="6AADD6FE" w:rsidR="007C6B08" w:rsidRPr="00981026" w:rsidRDefault="007C6B08" w:rsidP="00F31F68">
            <w:pPr>
              <w:rPr>
                <w:rFonts w:asciiTheme="minorHAnsi" w:hAnsiTheme="minorHAnsi" w:cstheme="minorHAnsi"/>
                <w:b/>
                <w:sz w:val="22"/>
              </w:rPr>
            </w:pPr>
            <w:r w:rsidRPr="00981026">
              <w:rPr>
                <w:rFonts w:asciiTheme="minorHAnsi" w:hAnsiTheme="minorHAnsi" w:cstheme="minorHAnsi"/>
                <w:b/>
                <w:sz w:val="22"/>
              </w:rPr>
              <w:t>DUE DATE:</w:t>
            </w:r>
            <w:r w:rsidR="00B061C9" w:rsidRPr="00981026">
              <w:rPr>
                <w:rFonts w:asciiTheme="minorHAnsi" w:hAnsiTheme="minorHAnsi" w:cstheme="minorHAnsi"/>
                <w:b/>
                <w:sz w:val="22"/>
              </w:rPr>
              <w:t xml:space="preserve"> </w:t>
            </w:r>
            <w:r w:rsidR="004F6EBC" w:rsidRPr="004F6EBC">
              <w:rPr>
                <w:rFonts w:asciiTheme="minorHAnsi" w:hAnsiTheme="minorHAnsi" w:cstheme="minorHAnsi"/>
                <w:b/>
                <w:color w:val="FF0000"/>
                <w:sz w:val="22"/>
              </w:rPr>
              <w:t>02/14/2022</w:t>
            </w:r>
            <w:r w:rsidR="00812941" w:rsidRPr="004F6EBC">
              <w:rPr>
                <w:rFonts w:asciiTheme="minorHAnsi" w:hAnsiTheme="minorHAnsi" w:cstheme="minorHAnsi"/>
                <w:b/>
                <w:color w:val="FF0000"/>
                <w:sz w:val="22"/>
              </w:rPr>
              <w:t xml:space="preserve"> </w:t>
            </w:r>
            <w:r w:rsidR="00CC4A03" w:rsidRPr="004A154D">
              <w:rPr>
                <w:rFonts w:asciiTheme="minorHAnsi" w:hAnsiTheme="minorHAnsi" w:cstheme="minorHAnsi"/>
                <w:b/>
                <w:color w:val="FF0000"/>
                <w:sz w:val="22"/>
              </w:rPr>
              <w:t xml:space="preserve">by </w:t>
            </w:r>
            <w:r w:rsidR="00463241">
              <w:rPr>
                <w:rFonts w:asciiTheme="minorHAnsi" w:hAnsiTheme="minorHAnsi" w:cstheme="minorHAnsi"/>
                <w:b/>
                <w:color w:val="FF0000"/>
                <w:sz w:val="22"/>
              </w:rPr>
              <w:t xml:space="preserve">4:30 </w:t>
            </w:r>
            <w:r w:rsidR="00CC4A03" w:rsidRPr="004A154D">
              <w:rPr>
                <w:rFonts w:asciiTheme="minorHAnsi" w:hAnsiTheme="minorHAnsi" w:cstheme="minorHAnsi"/>
                <w:b/>
                <w:color w:val="FF0000"/>
                <w:sz w:val="22"/>
              </w:rPr>
              <w:t>PM ET</w:t>
            </w:r>
          </w:p>
        </w:tc>
      </w:tr>
      <w:tr w:rsidR="00120B5D" w:rsidRPr="00981026" w14:paraId="2071DC1E" w14:textId="77777777" w:rsidTr="00FB30ED">
        <w:tc>
          <w:tcPr>
            <w:tcW w:w="11016" w:type="dxa"/>
            <w:tcBorders>
              <w:top w:val="single" w:sz="4" w:space="0" w:color="auto"/>
            </w:tcBorders>
          </w:tcPr>
          <w:p w14:paraId="4D3FB790" w14:textId="77777777" w:rsidR="00120B5D" w:rsidRPr="00981026" w:rsidRDefault="00120B5D" w:rsidP="00FB30ED">
            <w:pPr>
              <w:jc w:val="center"/>
              <w:rPr>
                <w:rFonts w:asciiTheme="minorHAnsi" w:hAnsiTheme="minorHAnsi" w:cstheme="minorHAnsi"/>
                <w:b/>
                <w:sz w:val="22"/>
              </w:rPr>
            </w:pPr>
          </w:p>
        </w:tc>
      </w:tr>
      <w:tr w:rsidR="00120B5D" w:rsidRPr="00981026" w14:paraId="2BA36E85" w14:textId="77777777" w:rsidTr="00FB30ED">
        <w:tc>
          <w:tcPr>
            <w:tcW w:w="11016"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00F75B67">
        <w:tc>
          <w:tcPr>
            <w:tcW w:w="5160" w:type="dxa"/>
          </w:tcPr>
          <w:p w14:paraId="512FF655" w14:textId="77777777"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3840E0AA" w:rsidR="00F75B67" w:rsidRPr="00981026" w:rsidRDefault="007C6B08" w:rsidP="00F75B67">
            <w:pPr>
              <w:rPr>
                <w:ins w:id="6" w:author="IDOA Procurement" w:date="2021-08-02T10:59:00Z"/>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676451CE" w14:textId="77777777" w:rsidR="007C6B08" w:rsidRPr="00981026" w:rsidRDefault="007C6B08" w:rsidP="00AD6963">
      <w:pPr>
        <w:ind w:right="720"/>
        <w:rPr>
          <w:rFonts w:asciiTheme="minorHAnsi" w:hAnsiTheme="minorHAnsi" w:cstheme="minorHAnsi"/>
          <w:sz w:val="22"/>
        </w:rPr>
      </w:pPr>
    </w:p>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F75B67">
        <w:tc>
          <w:tcPr>
            <w:tcW w:w="5160" w:type="dxa"/>
          </w:tcPr>
          <w:p w14:paraId="294A119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F75B67">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2F6D8693" w14:textId="77777777" w:rsidR="0056743B" w:rsidRPr="00981026" w:rsidRDefault="0056743B" w:rsidP="00FE280A">
      <w:pPr>
        <w:ind w:left="360"/>
        <w:jc w:val="center"/>
        <w:rPr>
          <w:rFonts w:asciiTheme="minorHAnsi" w:hAnsiTheme="minorHAnsi" w:cstheme="minorHAnsi"/>
        </w:rPr>
      </w:pPr>
    </w:p>
    <w:p w14:paraId="17D08C3F" w14:textId="77777777" w:rsidR="0056743B"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p w14:paraId="4D510A1B" w14:textId="77777777" w:rsidR="004278B2" w:rsidRDefault="004278B2" w:rsidP="006C5765">
      <w:pPr>
        <w:ind w:left="360"/>
        <w:jc w:val="center"/>
        <w:rPr>
          <w:rFonts w:asciiTheme="minorHAnsi" w:hAnsiTheme="minorHAnsi" w:cstheme="minorHAnsi"/>
          <w:b/>
        </w:rPr>
      </w:pPr>
    </w:p>
    <w:p w14:paraId="70EDC11D" w14:textId="77777777" w:rsidR="004278B2" w:rsidRDefault="004278B2" w:rsidP="006C5765">
      <w:pPr>
        <w:ind w:left="360"/>
        <w:jc w:val="center"/>
        <w:rPr>
          <w:rFonts w:asciiTheme="minorHAnsi" w:hAnsiTheme="minorHAnsi" w:cstheme="minorHAnsi"/>
          <w:b/>
        </w:rPr>
      </w:pPr>
    </w:p>
    <w:p w14:paraId="53EF66C8" w14:textId="15D14649" w:rsidR="004278B2" w:rsidRDefault="004278B2" w:rsidP="004278B2">
      <w:pPr>
        <w:rPr>
          <w:rFonts w:asciiTheme="minorHAnsi" w:hAnsiTheme="minorHAnsi" w:cstheme="minorHAnsi"/>
          <w:b/>
          <w:bCs/>
          <w:color w:val="0070C0"/>
        </w:rPr>
      </w:pPr>
      <w:r w:rsidRPr="004278B2">
        <w:rPr>
          <w:rFonts w:asciiTheme="minorHAnsi" w:hAnsiTheme="minorHAnsi" w:cstheme="minorHAnsi"/>
          <w:b/>
          <w:color w:val="0070C0"/>
        </w:rPr>
        <w:t>*</w:t>
      </w:r>
      <w:r w:rsidRPr="004278B2">
        <w:rPr>
          <w:rFonts w:asciiTheme="minorHAnsi" w:hAnsiTheme="minorHAnsi" w:cstheme="minorHAnsi"/>
          <w:b/>
          <w:bCs/>
          <w:color w:val="0070C0"/>
        </w:rPr>
        <w:t xml:space="preserve"> </w:t>
      </w:r>
      <w:r w:rsidRPr="004278B2">
        <w:rPr>
          <w:rFonts w:asciiTheme="minorHAnsi" w:hAnsiTheme="minorHAnsi" w:cstheme="minorHAnsi"/>
          <w:b/>
          <w:bCs/>
          <w:color w:val="0070C0"/>
        </w:rPr>
        <w:t>West</w:t>
      </w:r>
      <w:r>
        <w:rPr>
          <w:rFonts w:asciiTheme="minorHAnsi" w:hAnsiTheme="minorHAnsi" w:cstheme="minorHAnsi"/>
          <w:b/>
          <w:bCs/>
          <w:color w:val="0070C0"/>
        </w:rPr>
        <w:t xml:space="preserve"> will not be engaging direct subcontractors for this contract. Please see our response to Business Proposal 2.3.10, Diversity Subcontractor Agreements, for description of our supplier diversity commitment and company-wide, commercial subcontracting plan.</w:t>
      </w:r>
    </w:p>
    <w:p w14:paraId="31628B6E" w14:textId="2246EBD0" w:rsidR="004278B2" w:rsidRPr="00981026" w:rsidRDefault="004278B2" w:rsidP="004278B2">
      <w:pPr>
        <w:ind w:left="360"/>
        <w:rPr>
          <w:rFonts w:asciiTheme="minorHAnsi" w:hAnsiTheme="minorHAnsi" w:cstheme="minorHAnsi"/>
          <w:b/>
        </w:rPr>
      </w:pPr>
    </w:p>
    <w:sectPr w:rsidR="004278B2" w:rsidRPr="00981026" w:rsidSect="005462A5">
      <w:footerReference w:type="default" r:id="rId14"/>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380C5" w14:textId="77777777" w:rsidR="00AE1F67" w:rsidRDefault="00AE1F67">
      <w:pPr>
        <w:spacing w:line="20" w:lineRule="exact"/>
      </w:pPr>
    </w:p>
  </w:endnote>
  <w:endnote w:type="continuationSeparator" w:id="0">
    <w:p w14:paraId="3B33F42B" w14:textId="77777777" w:rsidR="00AE1F67" w:rsidRDefault="00AE1F67">
      <w:r>
        <w:t xml:space="preserve"> </w:t>
      </w:r>
    </w:p>
  </w:endnote>
  <w:endnote w:type="continuationNotice" w:id="1">
    <w:p w14:paraId="3273450E" w14:textId="77777777" w:rsidR="00AE1F67" w:rsidRDefault="00AE1F6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8D64C" w14:textId="77777777" w:rsidR="00AE1F67" w:rsidRDefault="00AE1F67">
      <w:r>
        <w:separator/>
      </w:r>
    </w:p>
  </w:footnote>
  <w:footnote w:type="continuationSeparator" w:id="0">
    <w:p w14:paraId="1944831B" w14:textId="77777777" w:rsidR="00AE1F67" w:rsidRDefault="00AE1F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C38E6"/>
    <w:rsid w:val="001E27B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1C7B"/>
    <w:rsid w:val="00324188"/>
    <w:rsid w:val="00326BBE"/>
    <w:rsid w:val="003307B0"/>
    <w:rsid w:val="00336765"/>
    <w:rsid w:val="0035148F"/>
    <w:rsid w:val="003518CC"/>
    <w:rsid w:val="003603FF"/>
    <w:rsid w:val="0036104C"/>
    <w:rsid w:val="00361555"/>
    <w:rsid w:val="00373CA5"/>
    <w:rsid w:val="003843F1"/>
    <w:rsid w:val="003867F4"/>
    <w:rsid w:val="0039630E"/>
    <w:rsid w:val="003C7A34"/>
    <w:rsid w:val="003E129B"/>
    <w:rsid w:val="003E5905"/>
    <w:rsid w:val="003E749A"/>
    <w:rsid w:val="003F341C"/>
    <w:rsid w:val="003F3B0C"/>
    <w:rsid w:val="00410AE4"/>
    <w:rsid w:val="0041249C"/>
    <w:rsid w:val="00421915"/>
    <w:rsid w:val="004262AD"/>
    <w:rsid w:val="004278B2"/>
    <w:rsid w:val="00431BF0"/>
    <w:rsid w:val="0043330B"/>
    <w:rsid w:val="00433E27"/>
    <w:rsid w:val="00441F72"/>
    <w:rsid w:val="00451048"/>
    <w:rsid w:val="004611A5"/>
    <w:rsid w:val="0046244D"/>
    <w:rsid w:val="00463241"/>
    <w:rsid w:val="00465EA6"/>
    <w:rsid w:val="00470F05"/>
    <w:rsid w:val="004733DD"/>
    <w:rsid w:val="00477F20"/>
    <w:rsid w:val="00480652"/>
    <w:rsid w:val="0048126F"/>
    <w:rsid w:val="00485547"/>
    <w:rsid w:val="0049479E"/>
    <w:rsid w:val="00495FCE"/>
    <w:rsid w:val="004979AC"/>
    <w:rsid w:val="004A154D"/>
    <w:rsid w:val="004B4727"/>
    <w:rsid w:val="004B72DC"/>
    <w:rsid w:val="004C5C25"/>
    <w:rsid w:val="004D04D8"/>
    <w:rsid w:val="004E0965"/>
    <w:rsid w:val="004E2BB3"/>
    <w:rsid w:val="004F01CC"/>
    <w:rsid w:val="004F0BBB"/>
    <w:rsid w:val="004F344F"/>
    <w:rsid w:val="004F485A"/>
    <w:rsid w:val="004F6EBC"/>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2941"/>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E1F67"/>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4A03"/>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A3EA9"/>
    <w:rsid w:val="00DB25F4"/>
    <w:rsid w:val="00DB686A"/>
    <w:rsid w:val="00DB6D55"/>
    <w:rsid w:val="00DC1D7C"/>
    <w:rsid w:val="00DC47D8"/>
    <w:rsid w:val="00DD4A4F"/>
    <w:rsid w:val="00DE4BB7"/>
    <w:rsid w:val="00E03B78"/>
    <w:rsid w:val="00E13D74"/>
    <w:rsid w:val="00E27172"/>
    <w:rsid w:val="00E36BA1"/>
    <w:rsid w:val="00E36E1C"/>
    <w:rsid w:val="00E37000"/>
    <w:rsid w:val="00E37C76"/>
    <w:rsid w:val="00E41582"/>
    <w:rsid w:val="00E57E8B"/>
    <w:rsid w:val="00E70CD9"/>
    <w:rsid w:val="00E739EA"/>
    <w:rsid w:val="00E879F5"/>
    <w:rsid w:val="00E912BB"/>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Set_x0020_Reminder_x0020_For xmlns="cc261635-e335-4013-84ae-020ddbe4511e"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89042D14244141A13181477C773A0E" ma:contentTypeVersion="16" ma:contentTypeDescription="Create a new document." ma:contentTypeScope="" ma:versionID="7e3705eb1a4db463822060973b538faf">
  <xsd:schema xmlns:xsd="http://www.w3.org/2001/XMLSchema" xmlns:xs="http://www.w3.org/2001/XMLSchema" xmlns:p="http://schemas.microsoft.com/office/2006/metadata/properties" xmlns:ns1="http://schemas.microsoft.com/sharepoint/v3" xmlns:ns2="cc261635-e335-4013-84ae-020ddbe4511e" xmlns:ns3="953be8c0-4a67-487d-8f1b-fa688f1aa379" targetNamespace="http://schemas.microsoft.com/office/2006/metadata/properties" ma:root="true" ma:fieldsID="5251c64a40b0b5cb4702eb578d61ddda" ns1:_="" ns2:_="" ns3:_="">
    <xsd:import namespace="http://schemas.microsoft.com/sharepoint/v3"/>
    <xsd:import namespace="cc261635-e335-4013-84ae-020ddbe4511e"/>
    <xsd:import namespace="953be8c0-4a67-487d-8f1b-fa688f1aa3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element ref="ns2:Set_x0020_Reminder_x0020_For"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61635-e335-4013-84ae-020ddbe45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Set_x0020_Reminder_x0020_For" ma:index="20" nillable="true" ma:displayName="Set Reminder For" ma:description="Fill in the date that you would like to see a reminder email regarding this document. (Procurement Associates)" ma:format="DateOnly" ma:indexed="true" ma:internalName="Set_x0020_Reminder_x0020_For">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53be8c0-4a67-487d-8f1b-fa688f1aa37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1DA364-029C-4B94-833C-3652D512D20E}">
  <ds:schemaRefs>
    <ds:schemaRef ds:uri="http://schemas.microsoft.com/sharepoint/v3/contenttype/forms"/>
  </ds:schemaRefs>
</ds:datastoreItem>
</file>

<file path=customXml/itemProps2.xml><?xml version="1.0" encoding="utf-8"?>
<ds:datastoreItem xmlns:ds="http://schemas.openxmlformats.org/officeDocument/2006/customXml" ds:itemID="{D9E48579-C1F4-4265-A41A-45E8DF03B6C5}">
  <ds:schemaRefs>
    <ds:schemaRef ds:uri="http://schemas.microsoft.com/office/2006/metadata/properties"/>
    <ds:schemaRef ds:uri="http://schemas.microsoft.com/office/infopath/2007/PartnerControls"/>
    <ds:schemaRef ds:uri="http://schemas.microsoft.com/sharepoint/v3"/>
    <ds:schemaRef ds:uri="cc261635-e335-4013-84ae-020ddbe4511e"/>
  </ds:schemaRefs>
</ds:datastoreItem>
</file>

<file path=customXml/itemProps3.xml><?xml version="1.0" encoding="utf-8"?>
<ds:datastoreItem xmlns:ds="http://schemas.openxmlformats.org/officeDocument/2006/customXml" ds:itemID="{0D4ADAE0-6EF6-41DD-8B83-23098575E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c261635-e335-4013-84ae-020ddbe4511e"/>
    <ds:schemaRef ds:uri="953be8c0-4a67-487d-8f1b-fa688f1aa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2</TotalTime>
  <Pages>4</Pages>
  <Words>898</Words>
  <Characters>5122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6008</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Snellings, Karla (TR Commercial Excellence)</cp:lastModifiedBy>
  <cp:revision>3</cp:revision>
  <cp:lastPrinted>2014-07-02T17:29:00Z</cp:lastPrinted>
  <dcterms:created xsi:type="dcterms:W3CDTF">2022-02-08T18:11:00Z</dcterms:created>
  <dcterms:modified xsi:type="dcterms:W3CDTF">2022-02-08T18:13:00Z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0x0101006889042D14244141A13181477C773A0E</vt:lpwstr>
  </property>
</Properties>
</file>